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F5E5CA">
      <w:pPr>
        <w:keepNext w:val="0"/>
        <w:keepLines w:val="0"/>
        <w:pageBreakBefore w:val="0"/>
        <w:widowControl w:val="0"/>
        <w:kinsoku/>
        <w:wordWrap/>
        <w:overflowPunct/>
        <w:topLinePunct w:val="0"/>
        <w:autoSpaceDE/>
        <w:autoSpaceDN/>
        <w:bidi w:val="0"/>
        <w:adjustRightInd/>
        <w:snapToGrid/>
        <w:ind w:right="-291"/>
        <w:jc w:val="center"/>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w:t>
      </w:r>
      <w:ins w:id="0" w:author="秋秋" w:date="2024-09-19T10:18:31Z">
        <w:r>
          <w:rPr>
            <w:rFonts w:hint="eastAsia" w:ascii="仿宋" w:hAnsi="仿宋" w:eastAsia="仿宋" w:cs="仿宋"/>
            <w:b/>
            <w:bCs/>
            <w:color w:val="333333"/>
            <w:sz w:val="24"/>
            <w:szCs w:val="24"/>
          </w:rPr>
          <w:t>中学体育教学法</w:t>
        </w:r>
      </w:ins>
      <w:del w:id="1" w:author="秋秋" w:date="2024-09-19T10:18:31Z">
        <w:r>
          <w:rPr>
            <w:rFonts w:hint="eastAsia" w:ascii="仿宋" w:hAnsi="仿宋" w:eastAsia="仿宋" w:cs="仿宋"/>
            <w:b/>
            <w:bCs/>
            <w:color w:val="333333"/>
            <w:sz w:val="24"/>
            <w:szCs w:val="24"/>
          </w:rPr>
          <w:delText>中学体育教学理论与方法创新</w:delText>
        </w:r>
      </w:del>
      <w:r>
        <w:rPr>
          <w:rFonts w:hint="eastAsia" w:ascii="仿宋" w:hAnsi="仿宋" w:eastAsia="仿宋" w:cs="仿宋"/>
          <w:b/>
          <w:bCs/>
          <w:color w:val="333333"/>
          <w:sz w:val="24"/>
          <w:szCs w:val="24"/>
        </w:rPr>
        <w:t>》（课程代码：</w:t>
      </w:r>
      <w:r>
        <w:rPr>
          <w:rFonts w:hint="eastAsia" w:ascii="仿宋" w:hAnsi="仿宋" w:eastAsia="仿宋" w:cs="仿宋"/>
          <w:b/>
          <w:bCs/>
          <w:color w:val="333333"/>
          <w:sz w:val="24"/>
          <w:szCs w:val="24"/>
          <w:lang w:val="en-US" w:eastAsia="zh-CN"/>
        </w:rPr>
        <w:t>00494</w:t>
      </w:r>
      <w:r>
        <w:rPr>
          <w:rFonts w:hint="eastAsia" w:ascii="仿宋" w:hAnsi="仿宋" w:eastAsia="仿宋" w:cs="仿宋"/>
          <w:b/>
          <w:bCs/>
          <w:color w:val="333333"/>
          <w:sz w:val="24"/>
          <w:szCs w:val="24"/>
        </w:rPr>
        <w:t>）课程考试大纲</w:t>
      </w:r>
    </w:p>
    <w:p w14:paraId="722449CF">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高等教育自学考试是对自学者进行的以学历教育为主的国家考试，是个人自学、社会助学和国家考试相结合的高等教育形式。按照《高等教育自学考试课程考试大纲》的要求以及全国统考课程命题的有关规定，特制定本大纲。</w:t>
      </w:r>
    </w:p>
    <w:p w14:paraId="4B78004C">
      <w:pPr>
        <w:keepNext w:val="0"/>
        <w:keepLines w:val="0"/>
        <w:pageBreakBefore w:val="0"/>
        <w:widowControl w:val="0"/>
        <w:kinsoku/>
        <w:wordWrap/>
        <w:overflowPunct/>
        <w:topLinePunct w:val="0"/>
        <w:autoSpaceDE/>
        <w:autoSpaceDN/>
        <w:bidi w:val="0"/>
        <w:adjustRightInd/>
        <w:snapToGrid/>
        <w:ind w:right="41"/>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一、课程性质和考试目标</w:t>
      </w:r>
    </w:p>
    <w:p w14:paraId="4B49A530">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1．课程性质</w:t>
      </w:r>
    </w:p>
    <w:p w14:paraId="71DD633F">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w:t>
      </w:r>
      <w:ins w:id="2" w:author="秋秋" w:date="2024-09-19T10:18:39Z">
        <w:r>
          <w:rPr>
            <w:rFonts w:hint="eastAsia" w:ascii="仿宋" w:hAnsi="仿宋" w:eastAsia="仿宋" w:cs="仿宋"/>
            <w:color w:val="333333"/>
            <w:sz w:val="24"/>
            <w:szCs w:val="24"/>
          </w:rPr>
          <w:t>中学体育教学法</w:t>
        </w:r>
      </w:ins>
      <w:del w:id="3" w:author="秋秋" w:date="2024-09-19T10:18:39Z">
        <w:r>
          <w:rPr>
            <w:rFonts w:hint="eastAsia" w:ascii="仿宋" w:hAnsi="仿宋" w:eastAsia="仿宋" w:cs="仿宋"/>
            <w:color w:val="333333"/>
            <w:sz w:val="24"/>
            <w:szCs w:val="24"/>
          </w:rPr>
          <w:delText>中学体育教学理论与方法创新</w:delText>
        </w:r>
      </w:del>
      <w:r>
        <w:rPr>
          <w:rFonts w:hint="eastAsia" w:ascii="仿宋" w:hAnsi="仿宋" w:eastAsia="仿宋" w:cs="仿宋"/>
          <w:color w:val="333333"/>
          <w:sz w:val="24"/>
          <w:szCs w:val="24"/>
        </w:rPr>
        <w:t>》是一门实践导向的课程，专注于中学阶段体育教学的理论与实践。课程内容涵盖教学设计、教学方法、教学评价以及体育教育的心理学和社会学基础，致力于提升教师在中学体育教学中的综合能力。</w:t>
      </w:r>
    </w:p>
    <w:p w14:paraId="38960E7F">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2．考试目标</w:t>
      </w:r>
    </w:p>
    <w:p w14:paraId="2E97722B">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eastAsia="zh-CN"/>
        </w:rPr>
      </w:pPr>
      <w:r>
        <w:rPr>
          <w:rFonts w:hint="eastAsia" w:ascii="仿宋" w:hAnsi="仿宋" w:eastAsia="仿宋" w:cs="仿宋"/>
          <w:color w:val="333333"/>
          <w:sz w:val="24"/>
          <w:szCs w:val="24"/>
        </w:rPr>
        <w:t>通过自学和考试，使</w:t>
      </w:r>
      <w:r>
        <w:rPr>
          <w:rFonts w:hint="eastAsia" w:ascii="仿宋" w:hAnsi="仿宋" w:eastAsia="仿宋" w:cs="仿宋"/>
          <w:color w:val="333333"/>
          <w:sz w:val="24"/>
          <w:szCs w:val="24"/>
          <w:lang w:val="en-US" w:eastAsia="zh-CN"/>
        </w:rPr>
        <w:t>学生</w:t>
      </w:r>
      <w:r>
        <w:rPr>
          <w:rFonts w:hint="eastAsia" w:ascii="仿宋" w:hAnsi="仿宋" w:eastAsia="仿宋" w:cs="仿宋"/>
          <w:color w:val="333333"/>
          <w:sz w:val="24"/>
          <w:szCs w:val="24"/>
        </w:rPr>
        <w:t>掌握中学体育课程与教学的基本理论极其发展规律，掌握的主要教学理论和技能，</w:t>
      </w:r>
      <w:r>
        <w:rPr>
          <w:rFonts w:hint="eastAsia" w:ascii="仿宋" w:hAnsi="仿宋" w:eastAsia="仿宋" w:cs="仿宋"/>
          <w:color w:val="333333"/>
          <w:sz w:val="24"/>
          <w:szCs w:val="24"/>
          <w:lang w:val="en-US" w:eastAsia="zh-CN"/>
        </w:rPr>
        <w:t>掌握</w:t>
      </w:r>
      <w:r>
        <w:rPr>
          <w:rFonts w:hint="eastAsia" w:ascii="仿宋" w:hAnsi="仿宋" w:eastAsia="仿宋" w:cs="仿宋"/>
          <w:color w:val="333333"/>
          <w:sz w:val="24"/>
          <w:szCs w:val="24"/>
        </w:rPr>
        <w:t>田径、体操、足球、篮球</w:t>
      </w:r>
      <w:r>
        <w:rPr>
          <w:rFonts w:hint="eastAsia" w:ascii="仿宋" w:hAnsi="仿宋" w:eastAsia="仿宋" w:cs="仿宋"/>
          <w:color w:val="333333"/>
          <w:sz w:val="24"/>
          <w:szCs w:val="24"/>
          <w:lang w:val="en-US" w:eastAsia="zh-CN"/>
        </w:rPr>
        <w:t>等</w:t>
      </w:r>
      <w:r>
        <w:rPr>
          <w:rFonts w:hint="eastAsia" w:ascii="仿宋" w:hAnsi="仿宋" w:eastAsia="仿宋" w:cs="仿宋"/>
          <w:color w:val="333333"/>
          <w:sz w:val="24"/>
          <w:szCs w:val="24"/>
        </w:rPr>
        <w:t>项目</w:t>
      </w:r>
      <w:r>
        <w:rPr>
          <w:rFonts w:hint="eastAsia" w:ascii="仿宋" w:hAnsi="仿宋" w:eastAsia="仿宋" w:cs="仿宋"/>
          <w:color w:val="333333"/>
          <w:sz w:val="24"/>
          <w:szCs w:val="24"/>
          <w:lang w:val="en-US" w:eastAsia="zh-CN"/>
        </w:rPr>
        <w:t>的</w:t>
      </w:r>
      <w:r>
        <w:rPr>
          <w:rFonts w:hint="eastAsia" w:ascii="仿宋" w:hAnsi="仿宋" w:eastAsia="仿宋" w:cs="仿宋"/>
          <w:color w:val="333333"/>
          <w:sz w:val="24"/>
          <w:szCs w:val="24"/>
        </w:rPr>
        <w:t>练习目的、练习要领、教法步骤、易犯错误及纠正方法</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为今后的体育教学、训练和科研工作打下扎实的基础</w:t>
      </w:r>
      <w:r>
        <w:rPr>
          <w:rFonts w:hint="eastAsia" w:ascii="仿宋" w:hAnsi="仿宋" w:eastAsia="仿宋" w:cs="仿宋"/>
          <w:color w:val="333333"/>
          <w:sz w:val="24"/>
          <w:szCs w:val="24"/>
          <w:lang w:eastAsia="zh-CN"/>
        </w:rPr>
        <w:t>。</w:t>
      </w:r>
    </w:p>
    <w:p w14:paraId="6B1242E3">
      <w:pPr>
        <w:pStyle w:val="2"/>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二、考试内容和考核要求</w:t>
      </w:r>
    </w:p>
    <w:p w14:paraId="2099EC9B">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本课程的考试内容以课程考试大纲为依据。其内容为：</w:t>
      </w:r>
    </w:p>
    <w:p w14:paraId="0E9B99EC">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eastAsia="zh-CN"/>
        </w:rPr>
      </w:pPr>
      <w:r>
        <w:rPr>
          <w:rFonts w:hint="eastAsia" w:ascii="仿宋" w:hAnsi="仿宋" w:eastAsia="仿宋" w:cs="仿宋"/>
          <w:color w:val="333333"/>
          <w:sz w:val="24"/>
          <w:szCs w:val="24"/>
          <w:lang w:val="en-US" w:eastAsia="zh-CN"/>
        </w:rPr>
        <w:t>第一</w:t>
      </w:r>
      <w:r>
        <w:rPr>
          <w:rFonts w:hint="eastAsia" w:ascii="仿宋" w:hAnsi="仿宋" w:eastAsia="仿宋" w:cs="仿宋"/>
          <w:color w:val="333333"/>
          <w:sz w:val="24"/>
          <w:szCs w:val="24"/>
        </w:rPr>
        <w:t>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体育教学</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理论需要掌握：我国体育教学理论发展的轨迹</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体育教学基本理论的创新思路</w:t>
      </w:r>
      <w:r>
        <w:rPr>
          <w:rFonts w:hint="eastAsia" w:ascii="仿宋" w:hAnsi="仿宋" w:eastAsia="仿宋" w:cs="仿宋"/>
          <w:color w:val="333333"/>
          <w:sz w:val="24"/>
          <w:szCs w:val="24"/>
          <w:lang w:eastAsia="zh-CN"/>
        </w:rPr>
        <w:t>；</w:t>
      </w:r>
    </w:p>
    <w:p w14:paraId="5F54B521">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eastAsia="zh-CN"/>
        </w:rPr>
      </w:pPr>
      <w:r>
        <w:rPr>
          <w:rFonts w:hint="eastAsia" w:ascii="仿宋" w:hAnsi="仿宋" w:eastAsia="仿宋" w:cs="仿宋"/>
          <w:color w:val="333333"/>
          <w:sz w:val="24"/>
          <w:szCs w:val="24"/>
        </w:rPr>
        <w:t>第二章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身体运动功能训练理论与方法</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需要掌握：身体运动功能训练</w:t>
      </w:r>
      <w:r>
        <w:rPr>
          <w:rFonts w:hint="eastAsia" w:ascii="仿宋" w:hAnsi="仿宋" w:eastAsia="仿宋" w:cs="仿宋"/>
          <w:color w:val="333333"/>
          <w:sz w:val="24"/>
          <w:szCs w:val="24"/>
          <w:lang w:val="en-US" w:eastAsia="zh-CN"/>
        </w:rPr>
        <w:t>的定义、</w:t>
      </w:r>
      <w:r>
        <w:rPr>
          <w:rFonts w:hint="eastAsia" w:ascii="仿宋" w:hAnsi="仿宋" w:eastAsia="仿宋" w:cs="仿宋"/>
          <w:color w:val="333333"/>
          <w:sz w:val="24"/>
          <w:szCs w:val="24"/>
        </w:rPr>
        <w:t>训练理念</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作用机制</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内容体系</w:t>
      </w:r>
      <w:r>
        <w:rPr>
          <w:rFonts w:hint="eastAsia" w:ascii="仿宋" w:hAnsi="仿宋" w:eastAsia="仿宋" w:cs="仿宋"/>
          <w:color w:val="333333"/>
          <w:sz w:val="24"/>
          <w:szCs w:val="24"/>
          <w:lang w:val="en-US" w:eastAsia="zh-CN"/>
        </w:rPr>
        <w:t>以及特点；</w:t>
      </w:r>
      <w:r>
        <w:rPr>
          <w:rFonts w:hint="eastAsia" w:ascii="仿宋" w:hAnsi="仿宋" w:eastAsia="仿宋" w:cs="仿宋"/>
          <w:color w:val="333333"/>
          <w:sz w:val="24"/>
          <w:szCs w:val="24"/>
        </w:rPr>
        <w:t>软组织(扳机点)激活</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臀肌激活</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动态拉伸</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神经激活</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背桥</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侧桥</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臀桥</w:t>
      </w:r>
      <w:r>
        <w:rPr>
          <w:rFonts w:hint="eastAsia" w:ascii="仿宋" w:hAnsi="仿宋" w:eastAsia="仿宋" w:cs="仿宋"/>
          <w:color w:val="333333"/>
          <w:sz w:val="24"/>
          <w:szCs w:val="24"/>
          <w:lang w:val="en-US" w:eastAsia="zh-CN"/>
        </w:rPr>
        <w:t>的练习目的。</w:t>
      </w:r>
    </w:p>
    <w:p w14:paraId="374FA912">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eastAsia="zh-CN"/>
        </w:rPr>
      </w:pPr>
      <w:r>
        <w:rPr>
          <w:rFonts w:hint="eastAsia" w:ascii="仿宋" w:hAnsi="仿宋" w:eastAsia="仿宋" w:cs="仿宋"/>
          <w:color w:val="333333"/>
          <w:sz w:val="24"/>
          <w:szCs w:val="24"/>
        </w:rPr>
        <w:t>第三章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中学田径教学</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需要掌握：快速跑</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耐久跑</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接力跑</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障碍跑</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跨栏跑</w:t>
      </w:r>
      <w:r>
        <w:rPr>
          <w:rFonts w:hint="eastAsia" w:ascii="仿宋" w:hAnsi="仿宋" w:eastAsia="仿宋" w:cs="仿宋"/>
          <w:color w:val="333333"/>
          <w:sz w:val="24"/>
          <w:szCs w:val="24"/>
          <w:lang w:val="en-US" w:eastAsia="zh-CN"/>
        </w:rPr>
        <w:t>、</w:t>
      </w:r>
      <w:r>
        <w:rPr>
          <w:rFonts w:hint="eastAsia" w:ascii="仿宋" w:hAnsi="仿宋" w:eastAsia="仿宋" w:cs="仿宋"/>
          <w:color w:val="333333"/>
          <w:sz w:val="24"/>
          <w:szCs w:val="24"/>
        </w:rPr>
        <w:t>跨越式跳高</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背越式跳高</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蹲踞式跳远</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挺身式跳远</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双手向前投掷实心球</w:t>
      </w:r>
      <w:r>
        <w:rPr>
          <w:rFonts w:hint="eastAsia" w:ascii="仿宋" w:hAnsi="仿宋" w:eastAsia="仿宋" w:cs="仿宋"/>
          <w:color w:val="333333"/>
          <w:sz w:val="24"/>
          <w:szCs w:val="24"/>
          <w:lang w:val="en-US" w:eastAsia="zh-CN"/>
        </w:rPr>
        <w:t>的定义与练习目的。背越式跳高、</w:t>
      </w:r>
      <w:r>
        <w:rPr>
          <w:rFonts w:hint="eastAsia" w:ascii="仿宋" w:hAnsi="仿宋" w:eastAsia="仿宋" w:cs="仿宋"/>
          <w:color w:val="333333"/>
          <w:sz w:val="24"/>
          <w:szCs w:val="24"/>
        </w:rPr>
        <w:t>蹲踞式跳远</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挺身式跳远</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双手向前投掷实心球</w:t>
      </w:r>
      <w:r>
        <w:rPr>
          <w:rFonts w:hint="eastAsia" w:ascii="仿宋" w:hAnsi="仿宋" w:eastAsia="仿宋" w:cs="仿宋"/>
          <w:color w:val="333333"/>
          <w:sz w:val="24"/>
          <w:szCs w:val="24"/>
          <w:lang w:val="en-US" w:eastAsia="zh-CN"/>
        </w:rPr>
        <w:t>的动作要点、教法步骤、易犯错误与纠正方法。</w:t>
      </w:r>
    </w:p>
    <w:p w14:paraId="70CCCF80">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第四章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中学体育教师体操教学技能培训</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需要掌握：前滚翻</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鱼跃前滚翻</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后滚翻</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侧手翻</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分腿腾跃</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屈腿腾跃</w:t>
      </w:r>
      <w:r>
        <w:rPr>
          <w:rFonts w:hint="eastAsia" w:ascii="仿宋" w:hAnsi="仿宋" w:eastAsia="仿宋" w:cs="仿宋"/>
          <w:color w:val="333333"/>
          <w:sz w:val="24"/>
          <w:szCs w:val="24"/>
          <w:lang w:val="en-US" w:eastAsia="zh-CN"/>
        </w:rPr>
        <w:t>的动作要点、教学步骤、易犯错误与纠正方法。</w:t>
      </w:r>
    </w:p>
    <w:p w14:paraId="5BFD87A2">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第五章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中学体育教师足球教学技能培训</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需要掌握：脚内侧踢球</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脚背内侧踢球</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脚内侧停球</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脚背内侧运球</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射门</w:t>
      </w:r>
      <w:r>
        <w:rPr>
          <w:rFonts w:hint="eastAsia" w:ascii="仿宋" w:hAnsi="仿宋" w:eastAsia="仿宋" w:cs="仿宋"/>
          <w:color w:val="333333"/>
          <w:sz w:val="24"/>
          <w:szCs w:val="24"/>
          <w:lang w:val="en-US" w:eastAsia="zh-CN"/>
        </w:rPr>
        <w:t>的重难点、教学步骤与方法、易犯错误与纠正方法。</w:t>
      </w:r>
    </w:p>
    <w:p w14:paraId="7E1E5456">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第六章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中学篮球教学</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需要掌握</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lang w:val="en-US" w:eastAsia="zh-CN"/>
        </w:rPr>
        <w:t>双手胸前传球、双手胸前投篮、单手肩上投篮、交叉步突破的练习目的、动作要领与教学步骤。</w:t>
      </w:r>
    </w:p>
    <w:p w14:paraId="71E0264E">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第七章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中学排球教学</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需要掌握</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lang w:val="en-US" w:eastAsia="zh-CN"/>
        </w:rPr>
        <w:t>正面双手垫球、正面下手发球、双手正面传球的练习目的、动作要领与教学步骤、易犯错误与纠正方法。</w:t>
      </w:r>
    </w:p>
    <w:p w14:paraId="02E2E19A">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第八章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中学武术教学</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需要掌握</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lang w:val="en-US" w:eastAsia="zh-CN"/>
        </w:rPr>
        <w:t>基本手型、基本步法的解释。</w:t>
      </w:r>
    </w:p>
    <w:p w14:paraId="6F815053">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第九章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中学健美操教学</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需要掌握</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lang w:val="en-US" w:eastAsia="zh-CN"/>
        </w:rPr>
        <w:t>健美操的手型动作、基本方位的解释。</w:t>
      </w:r>
    </w:p>
    <w:p w14:paraId="2A48D1CA">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第十章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定向越野</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需要掌握</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lang w:val="en-US" w:eastAsia="zh-CN"/>
        </w:rPr>
        <w:t>无。</w:t>
      </w:r>
    </w:p>
    <w:p w14:paraId="59520144">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第十一章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中学体育游戏</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需要掌握</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lang w:val="en-US" w:eastAsia="zh-CN"/>
        </w:rPr>
        <w:t>老鹰捉小鸡。</w:t>
      </w:r>
    </w:p>
    <w:p w14:paraId="225CCF3B">
      <w:pPr>
        <w:keepNext w:val="0"/>
        <w:keepLines w:val="0"/>
        <w:pageBreakBefore w:val="0"/>
        <w:widowControl w:val="0"/>
        <w:kinsoku/>
        <w:wordWrap/>
        <w:overflowPunct/>
        <w:topLinePunct w:val="0"/>
        <w:autoSpaceDE/>
        <w:autoSpaceDN/>
        <w:bidi w:val="0"/>
        <w:adjustRightInd/>
        <w:snapToGrid/>
        <w:ind w:right="41"/>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三、考试范围和考试说明</w:t>
      </w:r>
    </w:p>
    <w:p w14:paraId="5EC38FBB">
      <w:pPr>
        <w:keepNext w:val="0"/>
        <w:keepLines w:val="0"/>
        <w:pageBreakBefore w:val="0"/>
        <w:widowControl w:val="0"/>
        <w:kinsoku/>
        <w:wordWrap/>
        <w:overflowPunct/>
        <w:topLinePunct w:val="0"/>
        <w:autoSpaceDE/>
        <w:autoSpaceDN/>
        <w:bidi w:val="0"/>
        <w:adjustRightInd/>
        <w:snapToGrid/>
        <w:ind w:left="-8"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坚持质量标准，注重能力考查，使考试合格者能达到一般普通高等学校同专业同课程的结业水平，并体现自学考试以培养应用型人才为主要目标的特点。</w:t>
      </w:r>
    </w:p>
    <w:p w14:paraId="154644BB">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1.考试依据和范围</w:t>
      </w:r>
    </w:p>
    <w:p w14:paraId="429A9B2E">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eastAsia="zh-CN"/>
        </w:rPr>
      </w:pPr>
      <w:r>
        <w:rPr>
          <w:rFonts w:hint="eastAsia" w:ascii="仿宋" w:hAnsi="仿宋" w:eastAsia="仿宋" w:cs="仿宋"/>
          <w:color w:val="333333"/>
          <w:sz w:val="24"/>
          <w:szCs w:val="24"/>
        </w:rPr>
        <w:t>（1）以全国高等教育自学考试指导委员会颁发的本课程自学考试大纲相关规定为依据</w:t>
      </w:r>
      <w:r>
        <w:rPr>
          <w:rFonts w:hint="eastAsia" w:ascii="仿宋" w:hAnsi="仿宋" w:eastAsia="仿宋" w:cs="仿宋"/>
          <w:color w:val="333333"/>
          <w:sz w:val="24"/>
          <w:szCs w:val="24"/>
          <w:lang w:eastAsia="zh-CN"/>
        </w:rPr>
        <w:t>。</w:t>
      </w:r>
    </w:p>
    <w:p w14:paraId="668BE516">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（2）以</w:t>
      </w:r>
      <w:ins w:id="4" w:author="秋秋" w:date="2024-09-19T10:23:54Z">
        <w:r>
          <w:rPr>
            <w:rFonts w:hint="eastAsia" w:ascii="仿宋" w:hAnsi="仿宋" w:eastAsia="仿宋" w:cs="仿宋"/>
            <w:color w:val="333333"/>
            <w:sz w:val="24"/>
            <w:szCs w:val="24"/>
          </w:rPr>
          <w:t>徐慧颖、李凤新</w:t>
        </w:r>
      </w:ins>
      <w:del w:id="5" w:author="秋秋" w:date="2024-09-19T10:23:54Z">
        <w:r>
          <w:rPr>
            <w:rFonts w:hint="eastAsia" w:ascii="仿宋" w:hAnsi="仿宋" w:eastAsia="仿宋" w:cs="仿宋"/>
            <w:color w:val="333333"/>
            <w:sz w:val="24"/>
            <w:szCs w:val="24"/>
          </w:rPr>
          <w:delText>吕青</w:delText>
        </w:r>
      </w:del>
      <w:r>
        <w:rPr>
          <w:rFonts w:hint="eastAsia" w:ascii="仿宋" w:hAnsi="仿宋" w:eastAsia="仿宋" w:cs="仿宋"/>
          <w:color w:val="333333"/>
          <w:sz w:val="24"/>
          <w:szCs w:val="24"/>
        </w:rPr>
        <w:t>编著《</w:t>
      </w:r>
      <w:ins w:id="6" w:author="秋秋" w:date="2024-09-19T10:24:02Z">
        <w:r>
          <w:rPr>
            <w:rFonts w:hint="eastAsia" w:ascii="仿宋" w:hAnsi="仿宋" w:eastAsia="仿宋" w:cs="仿宋"/>
            <w:color w:val="333333"/>
            <w:sz w:val="24"/>
            <w:szCs w:val="24"/>
          </w:rPr>
          <w:t>中学体育教学设计</w:t>
        </w:r>
      </w:ins>
      <w:del w:id="7" w:author="秋秋" w:date="2024-09-19T10:24:02Z">
        <w:r>
          <w:rPr>
            <w:rFonts w:hint="eastAsia" w:ascii="仿宋" w:hAnsi="仿宋" w:eastAsia="仿宋" w:cs="仿宋"/>
            <w:color w:val="333333"/>
            <w:sz w:val="24"/>
            <w:szCs w:val="24"/>
          </w:rPr>
          <w:delText>中学体育教学理论与方法创新</w:delText>
        </w:r>
      </w:del>
      <w:r>
        <w:rPr>
          <w:rFonts w:hint="eastAsia" w:ascii="仿宋" w:hAnsi="仿宋" w:eastAsia="仿宋" w:cs="仿宋"/>
          <w:color w:val="333333"/>
          <w:sz w:val="24"/>
          <w:szCs w:val="24"/>
        </w:rPr>
        <w:t>》（</w:t>
      </w:r>
      <w:ins w:id="8" w:author="秋秋" w:date="2024-09-19T10:24:11Z">
        <w:r>
          <w:rPr>
            <w:rFonts w:hint="eastAsia" w:ascii="仿宋" w:hAnsi="仿宋" w:eastAsia="仿宋" w:cs="仿宋"/>
            <w:color w:val="333333"/>
            <w:sz w:val="24"/>
            <w:szCs w:val="24"/>
          </w:rPr>
          <w:t>陕西师大出版社</w:t>
        </w:r>
      </w:ins>
      <w:del w:id="9" w:author="秋秋" w:date="2024-09-19T10:24:11Z">
        <w:r>
          <w:rPr>
            <w:rFonts w:hint="eastAsia" w:ascii="仿宋" w:hAnsi="仿宋" w:eastAsia="仿宋" w:cs="仿宋"/>
            <w:color w:val="333333"/>
            <w:sz w:val="24"/>
            <w:szCs w:val="24"/>
          </w:rPr>
          <w:delText>北京体育大学出版社</w:delText>
        </w:r>
      </w:del>
      <w:r>
        <w:rPr>
          <w:rFonts w:hint="eastAsia" w:ascii="仿宋" w:hAnsi="仿宋" w:eastAsia="仿宋" w:cs="仿宋"/>
          <w:color w:val="333333"/>
          <w:sz w:val="24"/>
          <w:szCs w:val="24"/>
        </w:rPr>
        <w:t>，</w:t>
      </w:r>
      <w:del w:id="10" w:author="秋秋" w:date="2024-09-19T10:24:19Z">
        <w:r>
          <w:rPr>
            <w:rFonts w:hint="default" w:ascii="仿宋" w:hAnsi="仿宋" w:eastAsia="仿宋" w:cs="仿宋"/>
            <w:color w:val="333333"/>
            <w:sz w:val="24"/>
            <w:szCs w:val="24"/>
            <w:lang w:val="en-US"/>
          </w:rPr>
          <w:delText>2014年12月版</w:delText>
        </w:r>
      </w:del>
      <w:ins w:id="11" w:author="秋秋" w:date="2024-09-19T10:24:19Z">
        <w:r>
          <w:rPr>
            <w:rFonts w:hint="eastAsia" w:ascii="仿宋" w:hAnsi="仿宋" w:eastAsia="仿宋" w:cs="仿宋"/>
            <w:color w:val="333333"/>
            <w:sz w:val="24"/>
            <w:szCs w:val="24"/>
            <w:lang w:val="en-US" w:eastAsia="zh-CN"/>
          </w:rPr>
          <w:t>2</w:t>
        </w:r>
      </w:ins>
      <w:ins w:id="12" w:author="秋秋" w:date="2024-09-19T10:24:20Z">
        <w:r>
          <w:rPr>
            <w:rFonts w:hint="eastAsia" w:ascii="仿宋" w:hAnsi="仿宋" w:eastAsia="仿宋" w:cs="仿宋"/>
            <w:color w:val="333333"/>
            <w:sz w:val="24"/>
            <w:szCs w:val="24"/>
            <w:lang w:val="en-US" w:eastAsia="zh-CN"/>
          </w:rPr>
          <w:t>022</w:t>
        </w:r>
      </w:ins>
      <w:ins w:id="13" w:author="秋秋" w:date="2024-09-19T10:24:21Z">
        <w:r>
          <w:rPr>
            <w:rFonts w:hint="eastAsia" w:ascii="仿宋" w:hAnsi="仿宋" w:eastAsia="仿宋" w:cs="仿宋"/>
            <w:color w:val="333333"/>
            <w:sz w:val="24"/>
            <w:szCs w:val="24"/>
            <w:lang w:val="en-US" w:eastAsia="zh-CN"/>
          </w:rPr>
          <w:t>年</w:t>
        </w:r>
      </w:ins>
      <w:ins w:id="14" w:author="秋秋" w:date="2024-09-19T10:24:22Z">
        <w:r>
          <w:rPr>
            <w:rFonts w:hint="eastAsia" w:ascii="仿宋" w:hAnsi="仿宋" w:eastAsia="仿宋" w:cs="仿宋"/>
            <w:color w:val="333333"/>
            <w:sz w:val="24"/>
            <w:szCs w:val="24"/>
            <w:lang w:val="en-US" w:eastAsia="zh-CN"/>
          </w:rPr>
          <w:t>7</w:t>
        </w:r>
      </w:ins>
      <w:ins w:id="15" w:author="秋秋" w:date="2024-09-19T10:24:24Z">
        <w:r>
          <w:rPr>
            <w:rFonts w:hint="eastAsia" w:ascii="仿宋" w:hAnsi="仿宋" w:eastAsia="仿宋" w:cs="仿宋"/>
            <w:color w:val="333333"/>
            <w:sz w:val="24"/>
            <w:szCs w:val="24"/>
            <w:lang w:val="en-US" w:eastAsia="zh-CN"/>
          </w:rPr>
          <w:t>月版</w:t>
        </w:r>
      </w:ins>
      <w:r>
        <w:rPr>
          <w:rFonts w:hint="eastAsia" w:ascii="仿宋" w:hAnsi="仿宋" w:eastAsia="仿宋" w:cs="仿宋"/>
          <w:color w:val="333333"/>
          <w:sz w:val="24"/>
          <w:szCs w:val="24"/>
        </w:rPr>
        <w:t>）为使用教材。该教材为</w:t>
      </w:r>
      <w:r>
        <w:rPr>
          <w:rFonts w:hint="eastAsia" w:ascii="仿宋" w:hAnsi="仿宋" w:eastAsia="仿宋" w:cs="仿宋"/>
          <w:color w:val="333333"/>
          <w:sz w:val="24"/>
          <w:szCs w:val="24"/>
          <w:lang w:val="en-US" w:eastAsia="zh-CN"/>
        </w:rPr>
        <w:t>体育</w:t>
      </w:r>
      <w:r>
        <w:rPr>
          <w:rFonts w:hint="eastAsia" w:ascii="仿宋" w:hAnsi="仿宋" w:eastAsia="仿宋" w:cs="仿宋"/>
          <w:color w:val="333333"/>
          <w:sz w:val="24"/>
          <w:szCs w:val="24"/>
        </w:rPr>
        <w:t>专业本科教学的通行教材之一。</w:t>
      </w:r>
    </w:p>
    <w:p w14:paraId="1091C457">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（3）命题内容覆盖各章。</w:t>
      </w:r>
    </w:p>
    <w:p w14:paraId="73A999DB">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2.本课程考核的知识与能力的关系</w:t>
      </w:r>
    </w:p>
    <w:p w14:paraId="6850EF5B">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w:t>
      </w:r>
      <w:ins w:id="16" w:author="秋秋" w:date="2024-09-19T10:24:39Z">
        <w:r>
          <w:rPr>
            <w:rFonts w:hint="eastAsia" w:ascii="仿宋" w:hAnsi="仿宋" w:eastAsia="仿宋" w:cs="仿宋"/>
            <w:color w:val="333333"/>
            <w:sz w:val="24"/>
            <w:szCs w:val="24"/>
          </w:rPr>
          <w:t>中学体育教学设计</w:t>
        </w:r>
      </w:ins>
      <w:del w:id="17" w:author="秋秋" w:date="2024-09-19T10:24:39Z">
        <w:r>
          <w:rPr>
            <w:rFonts w:hint="eastAsia" w:ascii="仿宋" w:hAnsi="仿宋" w:eastAsia="仿宋" w:cs="仿宋"/>
            <w:color w:val="333333"/>
            <w:sz w:val="24"/>
            <w:szCs w:val="24"/>
          </w:rPr>
          <w:delText>中学体育教学理论与方法创新</w:delText>
        </w:r>
      </w:del>
      <w:r>
        <w:rPr>
          <w:rFonts w:hint="eastAsia" w:ascii="仿宋" w:hAnsi="仿宋" w:eastAsia="仿宋" w:cs="仿宋"/>
          <w:color w:val="333333"/>
          <w:sz w:val="24"/>
          <w:szCs w:val="24"/>
        </w:rPr>
        <w:t>》课程考试，应考核应考者的基本理论、基本知识和基本技能，以及联系实际、运用所学的理论分析问题和解决问题的能力，确保考试合格者达到全日制普通高等学校本专业相同课程的结业水平。</w:t>
      </w:r>
    </w:p>
    <w:p w14:paraId="092C3A4D">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考试工作应引导社会助学者全面系统地进行辅导，引导应考者认真、全面地学习指定教材，系统掌握本学科知识，培养和提高运用知识和技能、分析和解决问题的能力。</w:t>
      </w:r>
    </w:p>
    <w:p w14:paraId="29DF757B">
      <w:pPr>
        <w:keepNext w:val="0"/>
        <w:keepLines w:val="0"/>
        <w:pageBreakBefore w:val="0"/>
        <w:widowControl w:val="0"/>
        <w:tabs>
          <w:tab w:val="left" w:pos="0"/>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3.重点与覆盖的关系</w:t>
      </w:r>
    </w:p>
    <w:p w14:paraId="4956A6AA">
      <w:pPr>
        <w:keepNext w:val="0"/>
        <w:keepLines w:val="0"/>
        <w:pageBreakBefore w:val="0"/>
        <w:widowControl w:val="0"/>
        <w:tabs>
          <w:tab w:val="left" w:pos="0"/>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试题覆盖到各章，重点章节的内容占试卷内容比例为50-60%。</w:t>
      </w:r>
    </w:p>
    <w:p w14:paraId="6DCAA61B">
      <w:pPr>
        <w:keepNext w:val="0"/>
        <w:keepLines w:val="0"/>
        <w:pageBreakBefore w:val="0"/>
        <w:widowControl w:val="0"/>
        <w:tabs>
          <w:tab w:val="left" w:pos="0"/>
          <w:tab w:val="left" w:pos="945"/>
        </w:tabs>
        <w:kinsoku/>
        <w:wordWrap/>
        <w:overflowPunct/>
        <w:topLinePunct w:val="0"/>
        <w:autoSpaceDE/>
        <w:autoSpaceDN/>
        <w:bidi w:val="0"/>
        <w:adjustRightInd/>
        <w:snapToGrid/>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四、考试形式和试卷结构</w:t>
      </w:r>
    </w:p>
    <w:p w14:paraId="2C1BBB56">
      <w:pPr>
        <w:keepNext w:val="0"/>
        <w:keepLines w:val="0"/>
        <w:pageBreakBefore w:val="0"/>
        <w:widowControl w:val="0"/>
        <w:tabs>
          <w:tab w:val="left" w:pos="0"/>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1.考试形式为闭卷笔试，答卷时间为150分钟，采用百分制，60分为及格线。</w:t>
      </w:r>
    </w:p>
    <w:p w14:paraId="4EC8F51D">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2.考试的题型有：</w:t>
      </w:r>
      <w:r>
        <w:rPr>
          <w:rFonts w:hint="eastAsia" w:ascii="仿宋" w:hAnsi="仿宋" w:eastAsia="仿宋" w:cs="仿宋"/>
          <w:color w:val="333333"/>
          <w:sz w:val="24"/>
          <w:szCs w:val="24"/>
          <w:lang w:val="en-US" w:eastAsia="zh-CN"/>
        </w:rPr>
        <w:t>判断</w:t>
      </w:r>
      <w:r>
        <w:rPr>
          <w:rFonts w:hint="eastAsia" w:ascii="仿宋" w:hAnsi="仿宋" w:eastAsia="仿宋" w:cs="仿宋"/>
          <w:color w:val="333333"/>
          <w:sz w:val="24"/>
          <w:szCs w:val="24"/>
        </w:rPr>
        <w:t>题、名词解释题、简答题、论述题。</w:t>
      </w:r>
    </w:p>
    <w:p w14:paraId="050CC51E">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3.本课程在试题中不同难度要求的分数比例为：容易20%，较易35%，较难35%，难10%。</w:t>
      </w:r>
    </w:p>
    <w:p w14:paraId="2E47E949">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4.本课程在试题中对不同能力层次要求的分数比例为：识记占20%，领会占30%；简单应用占30%；综合应用占20%。</w:t>
      </w:r>
    </w:p>
    <w:p w14:paraId="6E50BCDC">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5.本门课程有无特殊要求（包括考生可携带的工具）：无。</w:t>
      </w:r>
    </w:p>
    <w:p w14:paraId="24F10706">
      <w:pPr>
        <w:keepNext w:val="0"/>
        <w:keepLines w:val="0"/>
        <w:pageBreakBefore w:val="0"/>
        <w:widowControl w:val="0"/>
        <w:tabs>
          <w:tab w:val="left" w:pos="945"/>
        </w:tabs>
        <w:kinsoku/>
        <w:wordWrap/>
        <w:overflowPunct/>
        <w:topLinePunct w:val="0"/>
        <w:autoSpaceDE/>
        <w:autoSpaceDN/>
        <w:bidi w:val="0"/>
        <w:adjustRightInd/>
        <w:snapToGrid/>
        <w:textAlignment w:val="auto"/>
        <w:rPr>
          <w:rFonts w:hint="eastAsia" w:ascii="仿宋" w:hAnsi="仿宋" w:eastAsia="仿宋" w:cs="仿宋"/>
          <w:sz w:val="24"/>
          <w:szCs w:val="24"/>
        </w:rPr>
      </w:pPr>
      <w:r>
        <w:rPr>
          <w:rFonts w:hint="eastAsia" w:ascii="仿宋" w:hAnsi="仿宋" w:eastAsia="仿宋" w:cs="仿宋"/>
          <w:b/>
          <w:bCs/>
          <w:color w:val="333333"/>
          <w:sz w:val="24"/>
          <w:szCs w:val="24"/>
        </w:rPr>
        <w:t>五、《</w:t>
      </w:r>
      <w:ins w:id="18" w:author="秋秋" w:date="2024-09-19T10:25:06Z">
        <w:r>
          <w:rPr>
            <w:rFonts w:hint="eastAsia" w:ascii="仿宋" w:hAnsi="仿宋" w:eastAsia="仿宋" w:cs="仿宋"/>
            <w:color w:val="333333"/>
            <w:sz w:val="24"/>
            <w:szCs w:val="24"/>
          </w:rPr>
          <w:t>中学体育教学设计</w:t>
        </w:r>
      </w:ins>
      <w:del w:id="19" w:author="秋秋" w:date="2024-09-19T10:25:06Z">
        <w:r>
          <w:rPr>
            <w:rFonts w:hint="eastAsia" w:ascii="仿宋" w:hAnsi="仿宋" w:eastAsia="仿宋" w:cs="仿宋"/>
            <w:b/>
            <w:bCs/>
            <w:color w:val="333333"/>
            <w:sz w:val="24"/>
            <w:szCs w:val="24"/>
          </w:rPr>
          <w:delText>中学体育教学理论与方法创新</w:delText>
        </w:r>
      </w:del>
      <w:bookmarkStart w:id="0" w:name="_GoBack"/>
      <w:bookmarkEnd w:id="0"/>
      <w:r>
        <w:rPr>
          <w:rFonts w:hint="eastAsia" w:ascii="仿宋" w:hAnsi="仿宋" w:eastAsia="仿宋" w:cs="仿宋"/>
          <w:b/>
          <w:bCs/>
          <w:color w:val="333333"/>
          <w:sz w:val="24"/>
          <w:szCs w:val="24"/>
        </w:rPr>
        <w:t>》课程题型举例</w:t>
      </w:r>
    </w:p>
    <w:p w14:paraId="57EF6F84">
      <w:pPr>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仿宋" w:hAnsi="仿宋" w:eastAsia="仿宋" w:cs="仿宋"/>
          <w:color w:val="333333"/>
          <w:sz w:val="24"/>
          <w:szCs w:val="24"/>
        </w:rPr>
      </w:pPr>
      <w:r>
        <w:rPr>
          <w:rFonts w:hint="eastAsia" w:ascii="仿宋" w:hAnsi="仿宋" w:eastAsia="仿宋" w:cs="仿宋"/>
          <w:b/>
          <w:bCs/>
          <w:color w:val="333333"/>
          <w:sz w:val="24"/>
          <w:szCs w:val="24"/>
        </w:rPr>
        <w:t>1.</w:t>
      </w:r>
      <w:r>
        <w:rPr>
          <w:rFonts w:hint="eastAsia" w:ascii="仿宋" w:hAnsi="仿宋" w:eastAsia="仿宋" w:cs="仿宋"/>
          <w:b/>
          <w:bCs/>
          <w:color w:val="333333"/>
          <w:sz w:val="24"/>
          <w:szCs w:val="24"/>
          <w:lang w:val="en-US" w:eastAsia="zh-CN"/>
        </w:rPr>
        <w:t>判断</w:t>
      </w:r>
      <w:r>
        <w:rPr>
          <w:rFonts w:hint="eastAsia" w:ascii="仿宋" w:hAnsi="仿宋" w:eastAsia="仿宋" w:cs="仿宋"/>
          <w:b/>
          <w:bCs/>
          <w:color w:val="333333"/>
          <w:sz w:val="24"/>
          <w:szCs w:val="24"/>
        </w:rPr>
        <w:t>题</w:t>
      </w:r>
    </w:p>
    <w:p w14:paraId="1CCE2B9F">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（1）</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lang w:val="en-US" w:eastAsia="zh-CN"/>
        </w:rPr>
        <w:t>勾”不属于武术基本手型。</w:t>
      </w:r>
      <w:r>
        <w:rPr>
          <w:rFonts w:hint="eastAsia" w:ascii="仿宋" w:hAnsi="仿宋" w:eastAsia="仿宋" w:cs="仿宋"/>
          <w:color w:val="333333"/>
          <w:sz w:val="24"/>
          <w:szCs w:val="24"/>
        </w:rPr>
        <w:t xml:space="preserve"> 【</w:t>
      </w:r>
      <w:r>
        <w:rPr>
          <w:rFonts w:hint="eastAsia" w:ascii="仿宋" w:hAnsi="仿宋" w:eastAsia="仿宋" w:cs="仿宋"/>
          <w:color w:val="333333"/>
          <w:sz w:val="24"/>
          <w:szCs w:val="24"/>
          <w:lang w:val="en-US" w:eastAsia="zh-CN"/>
        </w:rPr>
        <w:t xml:space="preserve"> </w:t>
      </w:r>
      <w:r>
        <w:rPr>
          <w:rFonts w:hint="eastAsia" w:ascii="仿宋" w:hAnsi="仿宋" w:eastAsia="仿宋" w:cs="仿宋"/>
          <w:color w:val="333333"/>
          <w:sz w:val="24"/>
          <w:szCs w:val="24"/>
        </w:rPr>
        <w:t>】</w:t>
      </w:r>
    </w:p>
    <w:p w14:paraId="57C543B8">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（2）</w:t>
      </w:r>
      <w:r>
        <w:rPr>
          <w:rFonts w:hint="eastAsia" w:ascii="仿宋" w:hAnsi="仿宋" w:eastAsia="仿宋" w:cs="仿宋"/>
          <w:color w:val="333333"/>
          <w:sz w:val="24"/>
          <w:szCs w:val="24"/>
          <w:lang w:val="en-US" w:eastAsia="zh-CN"/>
        </w:rPr>
        <w:t>无需进行关节的稳定性与灵活性训练。</w:t>
      </w:r>
      <w:r>
        <w:rPr>
          <w:rFonts w:hint="eastAsia" w:ascii="仿宋" w:hAnsi="仿宋" w:eastAsia="仿宋" w:cs="仿宋"/>
          <w:color w:val="333333"/>
          <w:sz w:val="24"/>
          <w:szCs w:val="24"/>
        </w:rPr>
        <w:t>【 】</w:t>
      </w:r>
    </w:p>
    <w:p w14:paraId="3F079510">
      <w:pPr>
        <w:pStyle w:val="2"/>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2.名词解释</w:t>
      </w:r>
    </w:p>
    <w:p w14:paraId="22DE7F0D">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（1）</w:t>
      </w:r>
      <w:r>
        <w:rPr>
          <w:rFonts w:hint="eastAsia" w:ascii="仿宋" w:hAnsi="仿宋" w:eastAsia="仿宋" w:cs="仿宋"/>
          <w:color w:val="333333"/>
          <w:sz w:val="24"/>
          <w:szCs w:val="24"/>
          <w:lang w:val="en-US" w:eastAsia="zh-CN"/>
        </w:rPr>
        <w:t>快速跑</w:t>
      </w:r>
    </w:p>
    <w:p w14:paraId="29907ADA">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（2）</w:t>
      </w:r>
      <w:r>
        <w:rPr>
          <w:rFonts w:hint="eastAsia" w:ascii="仿宋" w:hAnsi="仿宋" w:eastAsia="仿宋" w:cs="仿宋"/>
          <w:color w:val="333333"/>
          <w:sz w:val="24"/>
          <w:szCs w:val="24"/>
          <w:lang w:val="en-US" w:eastAsia="zh-CN"/>
        </w:rPr>
        <w:t>耐久跑</w:t>
      </w:r>
    </w:p>
    <w:p w14:paraId="722C15DA">
      <w:pPr>
        <w:pStyle w:val="2"/>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3.简答题</w:t>
      </w:r>
    </w:p>
    <w:p w14:paraId="0002068B">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w:t>
      </w:r>
      <w:r>
        <w:rPr>
          <w:rFonts w:hint="eastAsia" w:ascii="仿宋" w:hAnsi="仿宋" w:eastAsia="仿宋" w:cs="仿宋"/>
          <w:color w:val="333333"/>
          <w:sz w:val="24"/>
          <w:szCs w:val="24"/>
          <w:lang w:val="en-US" w:eastAsia="zh-CN"/>
        </w:rPr>
        <w:t>1</w:t>
      </w:r>
      <w:r>
        <w:rPr>
          <w:rFonts w:hint="eastAsia" w:ascii="仿宋" w:hAnsi="仿宋" w:eastAsia="仿宋" w:cs="仿宋"/>
          <w:color w:val="333333"/>
          <w:sz w:val="24"/>
          <w:szCs w:val="24"/>
        </w:rPr>
        <w:t>）简述脚背内侧运球</w:t>
      </w:r>
      <w:r>
        <w:rPr>
          <w:rFonts w:hint="eastAsia" w:ascii="仿宋" w:hAnsi="仿宋" w:eastAsia="仿宋" w:cs="仿宋"/>
          <w:color w:val="333333"/>
          <w:sz w:val="24"/>
          <w:szCs w:val="24"/>
          <w:lang w:val="en-US" w:eastAsia="zh-CN"/>
        </w:rPr>
        <w:t>的教学步骤。</w:t>
      </w:r>
    </w:p>
    <w:p w14:paraId="66E5E401">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（2）</w:t>
      </w:r>
      <w:r>
        <w:rPr>
          <w:rFonts w:hint="eastAsia" w:ascii="仿宋" w:hAnsi="仿宋" w:eastAsia="仿宋" w:cs="仿宋"/>
          <w:color w:val="333333"/>
          <w:sz w:val="24"/>
          <w:szCs w:val="24"/>
          <w:lang w:val="en-US" w:eastAsia="zh-CN"/>
        </w:rPr>
        <w:t>简述为何要注重臀部肌肉的训练。</w:t>
      </w:r>
    </w:p>
    <w:p w14:paraId="0901C736">
      <w:pPr>
        <w:pStyle w:val="2"/>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4.论述题</w:t>
      </w:r>
    </w:p>
    <w:p w14:paraId="3F315AC2">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（1）</w:t>
      </w:r>
      <w:r>
        <w:rPr>
          <w:rFonts w:hint="eastAsia" w:ascii="仿宋" w:hAnsi="仿宋" w:eastAsia="仿宋" w:cs="仿宋"/>
          <w:color w:val="333333"/>
          <w:sz w:val="24"/>
          <w:szCs w:val="24"/>
          <w:lang w:val="en-US" w:eastAsia="zh-CN"/>
        </w:rPr>
        <w:t>论述背越式跳高的动作要点、教法步骤、易犯错误与纠正方法。</w:t>
      </w:r>
    </w:p>
    <w:p w14:paraId="470F8B1B">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lang w:eastAsia="zh-CN"/>
        </w:rPr>
      </w:pPr>
      <w:r>
        <w:rPr>
          <w:rFonts w:hint="eastAsia" w:ascii="仿宋" w:hAnsi="仿宋" w:eastAsia="仿宋" w:cs="仿宋"/>
          <w:color w:val="333333"/>
          <w:sz w:val="24"/>
          <w:szCs w:val="24"/>
        </w:rPr>
        <w:t>（2）</w:t>
      </w:r>
      <w:r>
        <w:rPr>
          <w:rFonts w:hint="eastAsia" w:ascii="仿宋" w:hAnsi="仿宋" w:eastAsia="仿宋" w:cs="仿宋"/>
          <w:color w:val="333333"/>
          <w:sz w:val="24"/>
          <w:szCs w:val="24"/>
          <w:lang w:val="en-US" w:eastAsia="zh-CN"/>
        </w:rPr>
        <w:t>论述老鹰捉小鸡的游戏方法</w:t>
      </w:r>
      <w:r>
        <w:rPr>
          <w:rFonts w:hint="eastAsia" w:ascii="仿宋" w:hAnsi="仿宋" w:eastAsia="仿宋" w:cs="仿宋"/>
          <w:color w:val="333333"/>
          <w:sz w:val="24"/>
          <w:szCs w:val="24"/>
          <w:lang w:eastAsia="zh-CN"/>
        </w:rPr>
        <w:t>。</w:t>
      </w:r>
    </w:p>
    <w:p w14:paraId="0FB73B39">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秋秋">
    <w15:presenceInfo w15:providerId="WPS Office" w15:userId="10796170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NkMmQ5NGRkOGViNjFlNTIwY2M5ZDQ4NmExODZiYzcifQ=="/>
  </w:docVars>
  <w:rsids>
    <w:rsidRoot w:val="00000000"/>
    <w:rsid w:val="09BA2820"/>
    <w:rsid w:val="35D830E3"/>
    <w:rsid w:val="36246417"/>
    <w:rsid w:val="3AF95EEE"/>
    <w:rsid w:val="46D70BA4"/>
    <w:rsid w:val="54094A82"/>
    <w:rsid w:val="57754DEE"/>
    <w:rsid w:val="615E6C08"/>
    <w:rsid w:val="692E198F"/>
    <w:rsid w:val="6F94104C"/>
    <w:rsid w:val="777C2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Theme="minorEastAsia" w:cstheme="minorBidi"/>
      <w:kern w:val="2"/>
      <w:sz w:val="24"/>
      <w:szCs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eastAsia="宋体"/>
      <w:sz w:val="21"/>
      <w:szCs w:val="24"/>
    </w:r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1814</Words>
  <Characters>1858</Characters>
  <Lines>0</Lines>
  <Paragraphs>0</Paragraphs>
  <TotalTime>2</TotalTime>
  <ScaleCrop>false</ScaleCrop>
  <LinksUpToDate>false</LinksUpToDate>
  <CharactersWithSpaces>1861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2023-03-21T11:53:00Z</dcterms:created>
  <dc:creator>林祁</dc:creator>
  <cp:lastModifiedBy>秋秋</cp:lastModifiedBy>
  <dcterms:modified xsi:type="dcterms:W3CDTF">2024-09-19T02:26:24Z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409D7103ED7441E4A522798FD9B702D5_12</vt:lpwstr>
  </property>
</Properties>
</file>